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C754C55" w:rsidR="00067FE2" w:rsidRPr="00482855" w:rsidRDefault="00A06FFA" w:rsidP="002B292D">
            <w:pPr>
              <w:pStyle w:val="Header"/>
              <w:spacing w:before="120" w:after="120"/>
            </w:pPr>
            <w:hyperlink r:id="rId8" w:history="1">
              <w:r w:rsidR="003344CD" w:rsidRPr="003344CD">
                <w:rPr>
                  <w:rStyle w:val="Hyperlink"/>
                </w:rPr>
                <w:t>1275</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556C0B04" w:rsidR="00067FE2" w:rsidRPr="00482855" w:rsidRDefault="007C7A0A" w:rsidP="002B292D">
            <w:pPr>
              <w:pStyle w:val="Header"/>
              <w:spacing w:before="120" w:after="120"/>
            </w:pPr>
            <w:r w:rsidRPr="00482855">
              <w:t>Expansion of Quali</w:t>
            </w:r>
            <w:r w:rsidR="004E2F67" w:rsidRPr="00482855">
              <w:t>fying Pipeline</w:t>
            </w:r>
            <w:r w:rsidRPr="00482855">
              <w:t xml:space="preserve"> </w:t>
            </w:r>
            <w:r w:rsidR="004E2F67" w:rsidRPr="00482855">
              <w:t>Definition for</w:t>
            </w:r>
            <w:r w:rsidRPr="00482855">
              <w:t xml:space="preserve"> Firm Fuel Supply Service in Phase 3</w:t>
            </w:r>
          </w:p>
        </w:tc>
      </w:tr>
      <w:tr w:rsidR="00CF1A85" w:rsidRPr="00E01925" w14:paraId="398BCBF4" w14:textId="77777777" w:rsidTr="00BC2D06">
        <w:trPr>
          <w:trHeight w:val="518"/>
        </w:trPr>
        <w:tc>
          <w:tcPr>
            <w:tcW w:w="2880" w:type="dxa"/>
            <w:gridSpan w:val="2"/>
            <w:shd w:val="clear" w:color="auto" w:fill="FFFFFF"/>
            <w:vAlign w:val="center"/>
          </w:tcPr>
          <w:p w14:paraId="3A20C7F8" w14:textId="2EE01D52" w:rsidR="00CF1A85" w:rsidRPr="00E01925" w:rsidRDefault="00CF1A85" w:rsidP="00CF1A85">
            <w:pPr>
              <w:pStyle w:val="Header"/>
              <w:rPr>
                <w:bCs w:val="0"/>
              </w:rPr>
            </w:pPr>
            <w:r w:rsidRPr="00E01925">
              <w:rPr>
                <w:bCs w:val="0"/>
              </w:rPr>
              <w:t xml:space="preserve">Date </w:t>
            </w:r>
            <w:r>
              <w:rPr>
                <w:bCs w:val="0"/>
              </w:rPr>
              <w:t>of Decision</w:t>
            </w:r>
          </w:p>
        </w:tc>
        <w:tc>
          <w:tcPr>
            <w:tcW w:w="7560" w:type="dxa"/>
            <w:gridSpan w:val="2"/>
            <w:vAlign w:val="center"/>
          </w:tcPr>
          <w:p w14:paraId="16A45634" w14:textId="0BD4A5A9" w:rsidR="00CF1A85" w:rsidRPr="00E01925" w:rsidRDefault="00CF1A85" w:rsidP="00CF1A85">
            <w:pPr>
              <w:pStyle w:val="NormalArial"/>
              <w:spacing w:before="120" w:after="120"/>
            </w:pPr>
            <w:r>
              <w:t>March 12, 2025</w:t>
            </w:r>
          </w:p>
        </w:tc>
      </w:tr>
      <w:tr w:rsidR="00CF1A85" w:rsidRPr="00E01925" w14:paraId="130FC533" w14:textId="77777777" w:rsidTr="00BC2D06">
        <w:trPr>
          <w:trHeight w:val="518"/>
        </w:trPr>
        <w:tc>
          <w:tcPr>
            <w:tcW w:w="2880" w:type="dxa"/>
            <w:gridSpan w:val="2"/>
            <w:shd w:val="clear" w:color="auto" w:fill="FFFFFF"/>
            <w:vAlign w:val="center"/>
          </w:tcPr>
          <w:p w14:paraId="20D87C32" w14:textId="014CD28D" w:rsidR="00CF1A85" w:rsidRPr="00E01925" w:rsidRDefault="00CF1A85" w:rsidP="00CF1A85">
            <w:pPr>
              <w:pStyle w:val="Header"/>
              <w:rPr>
                <w:bCs w:val="0"/>
              </w:rPr>
            </w:pPr>
            <w:r>
              <w:rPr>
                <w:bCs w:val="0"/>
              </w:rPr>
              <w:t>Action</w:t>
            </w:r>
          </w:p>
        </w:tc>
        <w:tc>
          <w:tcPr>
            <w:tcW w:w="7560" w:type="dxa"/>
            <w:gridSpan w:val="2"/>
            <w:vAlign w:val="center"/>
          </w:tcPr>
          <w:p w14:paraId="2C2142E3" w14:textId="77E409DA" w:rsidR="00CF1A85" w:rsidRDefault="00CF1A85" w:rsidP="00CF1A85">
            <w:pPr>
              <w:pStyle w:val="NormalArial"/>
              <w:spacing w:before="120" w:after="120"/>
            </w:pPr>
            <w:r>
              <w:t>Recommended Approval</w:t>
            </w:r>
          </w:p>
        </w:tc>
      </w:tr>
      <w:tr w:rsidR="00CF1A85" w:rsidRPr="00E01925" w14:paraId="7CEA7915" w14:textId="77777777" w:rsidTr="00BC2D06">
        <w:trPr>
          <w:trHeight w:val="518"/>
        </w:trPr>
        <w:tc>
          <w:tcPr>
            <w:tcW w:w="2880" w:type="dxa"/>
            <w:gridSpan w:val="2"/>
            <w:shd w:val="clear" w:color="auto" w:fill="FFFFFF"/>
            <w:vAlign w:val="center"/>
          </w:tcPr>
          <w:p w14:paraId="3460F1E5" w14:textId="681635BF" w:rsidR="00CF1A85" w:rsidRPr="00E01925" w:rsidRDefault="00CF1A85" w:rsidP="00CF1A85">
            <w:pPr>
              <w:pStyle w:val="Header"/>
              <w:rPr>
                <w:bCs w:val="0"/>
              </w:rPr>
            </w:pPr>
            <w:r>
              <w:t xml:space="preserve">Timeline </w:t>
            </w:r>
          </w:p>
        </w:tc>
        <w:tc>
          <w:tcPr>
            <w:tcW w:w="7560" w:type="dxa"/>
            <w:gridSpan w:val="2"/>
            <w:vAlign w:val="center"/>
          </w:tcPr>
          <w:p w14:paraId="062CBA0F" w14:textId="3718DC3E" w:rsidR="00CF1A85" w:rsidRDefault="00CF1A85" w:rsidP="00CF1A85">
            <w:pPr>
              <w:pStyle w:val="NormalArial"/>
              <w:spacing w:before="120" w:after="120"/>
            </w:pPr>
            <w:r>
              <w:t>Normal</w:t>
            </w:r>
          </w:p>
        </w:tc>
      </w:tr>
      <w:tr w:rsidR="00CF1A85" w:rsidRPr="00E01925" w14:paraId="6E9F76BC" w14:textId="77777777" w:rsidTr="00BC2D06">
        <w:trPr>
          <w:trHeight w:val="518"/>
        </w:trPr>
        <w:tc>
          <w:tcPr>
            <w:tcW w:w="2880" w:type="dxa"/>
            <w:gridSpan w:val="2"/>
            <w:shd w:val="clear" w:color="auto" w:fill="FFFFFF"/>
            <w:vAlign w:val="center"/>
          </w:tcPr>
          <w:p w14:paraId="468096AD" w14:textId="4FC61A07" w:rsidR="00CF1A85" w:rsidRPr="00E01925" w:rsidRDefault="00CF1A85" w:rsidP="00CF1A85">
            <w:pPr>
              <w:pStyle w:val="Header"/>
              <w:rPr>
                <w:bCs w:val="0"/>
              </w:rPr>
            </w:pPr>
            <w:r>
              <w:t>Proposed Effective Date</w:t>
            </w:r>
          </w:p>
        </w:tc>
        <w:tc>
          <w:tcPr>
            <w:tcW w:w="7560" w:type="dxa"/>
            <w:gridSpan w:val="2"/>
            <w:vAlign w:val="center"/>
          </w:tcPr>
          <w:p w14:paraId="4E214D4E" w14:textId="7DE160C5" w:rsidR="00CF1A85" w:rsidRDefault="00CF1A85" w:rsidP="00CF1A85">
            <w:pPr>
              <w:pStyle w:val="NormalArial"/>
              <w:spacing w:before="120" w:after="120"/>
            </w:pPr>
            <w:r>
              <w:t>To be determined</w:t>
            </w:r>
          </w:p>
        </w:tc>
      </w:tr>
      <w:tr w:rsidR="00CF1A8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23EF9FBA" w:rsidR="00CF1A85" w:rsidRDefault="00CF1A85" w:rsidP="00CF1A85">
            <w:pPr>
              <w:pStyle w:val="Header"/>
            </w:pPr>
            <w:r>
              <w:t>Priority and Rank Assigned</w:t>
            </w:r>
          </w:p>
        </w:tc>
        <w:tc>
          <w:tcPr>
            <w:tcW w:w="7560" w:type="dxa"/>
            <w:gridSpan w:val="2"/>
            <w:tcBorders>
              <w:top w:val="single" w:sz="4" w:space="0" w:color="auto"/>
            </w:tcBorders>
            <w:vAlign w:val="center"/>
          </w:tcPr>
          <w:p w14:paraId="7B08BCA4" w14:textId="4007F1D1" w:rsidR="00CF1A85" w:rsidRPr="00FB509B" w:rsidRDefault="00CF1A85" w:rsidP="00CF1A85">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61124C5B" w:rsidR="009D17F0" w:rsidRPr="00FB509B" w:rsidRDefault="007C7A0A" w:rsidP="00CF1A85">
            <w:pPr>
              <w:pStyle w:val="NormalArial"/>
              <w:spacing w:before="120" w:after="120"/>
            </w:pPr>
            <w:r>
              <w:t>2.1</w:t>
            </w:r>
            <w:r w:rsidR="00E10C0F">
              <w:t xml:space="preserve">, </w:t>
            </w:r>
            <w:r>
              <w:t>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CF1A8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3A6BF66" w:rsidR="009D17F0" w:rsidRPr="00FB509B" w:rsidRDefault="00E10C0F" w:rsidP="00F57240">
            <w:pPr>
              <w:pStyle w:val="NormalArial"/>
              <w:spacing w:before="120" w:after="120"/>
            </w:pPr>
            <w:r>
              <w:rPr>
                <w:iCs/>
                <w:kern w:val="24"/>
              </w:rPr>
              <w:t xml:space="preserve">This Nodal Protocol Revision Request (NPRR) </w:t>
            </w:r>
            <w:r w:rsidR="00482855">
              <w:rPr>
                <w:iCs/>
                <w:kern w:val="24"/>
              </w:rPr>
              <w:t>r</w:t>
            </w:r>
            <w:r w:rsidR="007C7A0A">
              <w:rPr>
                <w:iCs/>
                <w:kern w:val="24"/>
              </w:rPr>
              <w:t>eplace</w:t>
            </w:r>
            <w:r w:rsidR="00482855">
              <w:rPr>
                <w:iCs/>
                <w:kern w:val="24"/>
              </w:rPr>
              <w:t>s</w:t>
            </w:r>
            <w:r w:rsidR="007C7A0A">
              <w:rPr>
                <w:iCs/>
                <w:kern w:val="24"/>
              </w:rPr>
              <w:t xml:space="preserve"> the definition for Firm Fuel Supply Service (FFSS) Qualifying Pipeline with the definition recommended by the Technical Advisory Committee (TAC) in NPRR1</w:t>
            </w:r>
            <w:r w:rsidR="007C7A0A" w:rsidRPr="00E86BB9">
              <w:rPr>
                <w:iCs/>
                <w:kern w:val="24"/>
              </w:rPr>
              <w:t>169, Expansion of Generation Resources Qualified to Provide Firm Fuel Supply Service in Phase 2 of the Service</w:t>
            </w:r>
            <w:r w:rsidRPr="00E86BB9">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701279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FAE107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371ADF4"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2452AA5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C27143E"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CC78D2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CF1A85">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2022EEB9" w14:textId="3230ECB1" w:rsidR="00625E5D" w:rsidRDefault="00D54239" w:rsidP="00F57240">
            <w:pPr>
              <w:pStyle w:val="NormalArial"/>
              <w:spacing w:before="120" w:after="120"/>
              <w:rPr>
                <w:iCs/>
                <w:kern w:val="24"/>
              </w:rPr>
            </w:pPr>
            <w:r>
              <w:rPr>
                <w:iCs/>
                <w:kern w:val="24"/>
              </w:rPr>
              <w:t xml:space="preserve">In December 2024, ERCOT surveyed Generation Entities with natural gas units to examine the potential for improvements to FFSS under a potential Phase 3 of the service.  Responses to that survey indicated that additional Generation Resources that </w:t>
            </w:r>
            <w:proofErr w:type="gramStart"/>
            <w:r>
              <w:rPr>
                <w:iCs/>
                <w:kern w:val="24"/>
              </w:rPr>
              <w:t>are capable of running</w:t>
            </w:r>
            <w:proofErr w:type="gramEnd"/>
            <w:r>
              <w:rPr>
                <w:iCs/>
                <w:kern w:val="24"/>
              </w:rPr>
              <w:t xml:space="preserve"> on natural gas stored offsite would be eligible to provide FFSS if the expanded definition of FFSS Qualifying Pipeline recommended by TAC in NPRR1169 were adopted.  </w:t>
            </w:r>
            <w:r w:rsidR="00B53A2D">
              <w:rPr>
                <w:iCs/>
                <w:kern w:val="24"/>
              </w:rPr>
              <w:t>Based on recent discussions at the Public Utility Commission of Texas (PUCT) regarding the prioritization of additional market liqui</w:t>
            </w:r>
            <w:r w:rsidR="00091474">
              <w:rPr>
                <w:iCs/>
                <w:kern w:val="24"/>
              </w:rPr>
              <w:t>di</w:t>
            </w:r>
            <w:r w:rsidR="00B53A2D">
              <w:rPr>
                <w:iCs/>
                <w:kern w:val="24"/>
              </w:rPr>
              <w:t>ty, t</w:t>
            </w:r>
            <w:r w:rsidR="008C2921">
              <w:rPr>
                <w:iCs/>
                <w:kern w:val="24"/>
              </w:rPr>
              <w:t>his NPRR</w:t>
            </w:r>
            <w:r w:rsidR="00E86BB9">
              <w:rPr>
                <w:iCs/>
                <w:kern w:val="24"/>
              </w:rPr>
              <w:t xml:space="preserve"> </w:t>
            </w:r>
            <w:r>
              <w:rPr>
                <w:iCs/>
                <w:kern w:val="24"/>
              </w:rPr>
              <w:t>amend</w:t>
            </w:r>
            <w:r w:rsidR="00E86BB9">
              <w:rPr>
                <w:iCs/>
                <w:kern w:val="24"/>
              </w:rPr>
              <w:t>s</w:t>
            </w:r>
            <w:r>
              <w:rPr>
                <w:iCs/>
                <w:kern w:val="24"/>
              </w:rPr>
              <w:t xml:space="preserve"> the definition of FFSS Qualifying Pipeline to utilize the definition recommended by TAC in NPRR1169</w:t>
            </w:r>
            <w:r w:rsidR="008C2921">
              <w:rPr>
                <w:iCs/>
                <w:kern w:val="24"/>
              </w:rPr>
              <w:t>.</w:t>
            </w:r>
          </w:p>
          <w:p w14:paraId="313E5647" w14:textId="1EC9F9A5" w:rsidR="00D54239" w:rsidRPr="00625E5D" w:rsidRDefault="00ED64AA" w:rsidP="00F57240">
            <w:pPr>
              <w:pStyle w:val="NormalArial"/>
              <w:spacing w:before="120" w:after="120"/>
              <w:rPr>
                <w:iCs/>
                <w:kern w:val="24"/>
              </w:rPr>
            </w:pPr>
            <w:r>
              <w:rPr>
                <w:iCs/>
                <w:kern w:val="24"/>
              </w:rPr>
              <w:t>ERCOT requests</w:t>
            </w:r>
            <w:r w:rsidR="00D54239">
              <w:rPr>
                <w:iCs/>
                <w:kern w:val="24"/>
              </w:rPr>
              <w:t xml:space="preserve"> stakeholder</w:t>
            </w:r>
            <w:r>
              <w:rPr>
                <w:iCs/>
                <w:kern w:val="24"/>
              </w:rPr>
              <w:t>s review and process</w:t>
            </w:r>
            <w:r w:rsidR="00B53A2D">
              <w:rPr>
                <w:iCs/>
                <w:kern w:val="24"/>
              </w:rPr>
              <w:t>ing of</w:t>
            </w:r>
            <w:r>
              <w:rPr>
                <w:iCs/>
                <w:kern w:val="24"/>
              </w:rPr>
              <w:t xml:space="preserve"> this NPRR with a goal of approval</w:t>
            </w:r>
            <w:r w:rsidR="00D54239">
              <w:rPr>
                <w:iCs/>
                <w:kern w:val="24"/>
              </w:rPr>
              <w:t xml:space="preserve"> by the PUCT prior to the upcoming FFSS Request for Proposal (RFP) issuance in August 2025.</w:t>
            </w:r>
          </w:p>
        </w:tc>
      </w:tr>
      <w:tr w:rsidR="00CF1A85" w14:paraId="24E53FCD" w14:textId="77777777" w:rsidTr="00CF1A85">
        <w:trPr>
          <w:trHeight w:val="518"/>
        </w:trPr>
        <w:tc>
          <w:tcPr>
            <w:tcW w:w="2880" w:type="dxa"/>
            <w:gridSpan w:val="2"/>
            <w:shd w:val="clear" w:color="auto" w:fill="FFFFFF"/>
            <w:vAlign w:val="center"/>
          </w:tcPr>
          <w:p w14:paraId="16947CDD" w14:textId="379259FB" w:rsidR="00CF1A85" w:rsidRDefault="00CF1A85" w:rsidP="00CF1A85">
            <w:pPr>
              <w:pStyle w:val="Header"/>
              <w:spacing w:before="120" w:after="120"/>
            </w:pPr>
            <w:r w:rsidRPr="00450880">
              <w:t>PRS Decision</w:t>
            </w:r>
          </w:p>
        </w:tc>
        <w:tc>
          <w:tcPr>
            <w:tcW w:w="7560" w:type="dxa"/>
            <w:gridSpan w:val="2"/>
            <w:vAlign w:val="center"/>
          </w:tcPr>
          <w:p w14:paraId="5986D6A4" w14:textId="67AF2935" w:rsidR="00CF1A85" w:rsidRDefault="00CF1A85" w:rsidP="00CF1A85">
            <w:pPr>
              <w:pStyle w:val="NormalArial"/>
              <w:spacing w:before="120" w:after="120"/>
              <w:rPr>
                <w:iCs/>
                <w:kern w:val="24"/>
              </w:rPr>
            </w:pPr>
            <w:r>
              <w:rPr>
                <w:iCs/>
                <w:kern w:val="24"/>
              </w:rPr>
              <w:t>On 3/12/25, PRS voted to recommend approval of NPRR1275 as submitted.  There was one opposing vote from the Independent Generator (</w:t>
            </w:r>
            <w:proofErr w:type="spellStart"/>
            <w:r>
              <w:rPr>
                <w:iCs/>
                <w:kern w:val="24"/>
              </w:rPr>
              <w:t>Vistra</w:t>
            </w:r>
            <w:proofErr w:type="spellEnd"/>
            <w:r>
              <w:rPr>
                <w:iCs/>
                <w:kern w:val="24"/>
              </w:rPr>
              <w:t>) Market Segment.  All Market Segments participated in the vote.</w:t>
            </w:r>
          </w:p>
        </w:tc>
      </w:tr>
      <w:tr w:rsidR="00CF1A85" w14:paraId="6BC8D19D" w14:textId="77777777" w:rsidTr="00BC2D06">
        <w:trPr>
          <w:trHeight w:val="518"/>
        </w:trPr>
        <w:tc>
          <w:tcPr>
            <w:tcW w:w="2880" w:type="dxa"/>
            <w:gridSpan w:val="2"/>
            <w:tcBorders>
              <w:bottom w:val="single" w:sz="4" w:space="0" w:color="auto"/>
            </w:tcBorders>
            <w:shd w:val="clear" w:color="auto" w:fill="FFFFFF"/>
            <w:vAlign w:val="center"/>
          </w:tcPr>
          <w:p w14:paraId="66D8E3D7" w14:textId="0492B09A" w:rsidR="00CF1A85" w:rsidRDefault="00CF1A85" w:rsidP="00CF1A85">
            <w:pPr>
              <w:pStyle w:val="Header"/>
              <w:spacing w:before="120" w:after="120"/>
            </w:pPr>
            <w:r w:rsidRPr="00450880">
              <w:t>Summary of PRS Discussion</w:t>
            </w:r>
          </w:p>
        </w:tc>
        <w:tc>
          <w:tcPr>
            <w:tcW w:w="7560" w:type="dxa"/>
            <w:gridSpan w:val="2"/>
            <w:tcBorders>
              <w:bottom w:val="single" w:sz="4" w:space="0" w:color="auto"/>
            </w:tcBorders>
            <w:vAlign w:val="center"/>
          </w:tcPr>
          <w:p w14:paraId="29A9A26C" w14:textId="766F1B0F" w:rsidR="00CF1A85" w:rsidRDefault="00CF1A85" w:rsidP="00CF1A85">
            <w:pPr>
              <w:pStyle w:val="NormalArial"/>
              <w:spacing w:before="120" w:after="120"/>
              <w:rPr>
                <w:iCs/>
                <w:kern w:val="24"/>
              </w:rPr>
            </w:pPr>
            <w:r>
              <w:rPr>
                <w:iCs/>
                <w:kern w:val="24"/>
              </w:rPr>
              <w:t xml:space="preserve">On 3/12/25, ERCOT Staff provided an overview of NPRR1275.  Supporters noted the revisions match language already recommended by TAC in NPRR1169.  The opponent </w:t>
            </w:r>
            <w:r w:rsidR="00A06FFA">
              <w:rPr>
                <w:iCs/>
                <w:kern w:val="24"/>
              </w:rPr>
              <w:t xml:space="preserve">presented the concerns detailed in the 3/10/25 </w:t>
            </w:r>
            <w:proofErr w:type="spellStart"/>
            <w:r w:rsidR="00A06FFA">
              <w:rPr>
                <w:iCs/>
                <w:kern w:val="24"/>
              </w:rPr>
              <w:t>Vistra</w:t>
            </w:r>
            <w:proofErr w:type="spellEnd"/>
            <w:r w:rsidR="00A06FFA">
              <w:rPr>
                <w:iCs/>
                <w:kern w:val="24"/>
              </w:rPr>
              <w:t xml:space="preserve"> comments and requested additional discussion ahead of recommending approval of NPRR1275</w:t>
            </w:r>
            <w:r>
              <w:rPr>
                <w:iCs/>
                <w:kern w:val="24"/>
              </w:rPr>
              <w:t>.</w:t>
            </w:r>
          </w:p>
        </w:tc>
      </w:tr>
    </w:tbl>
    <w:p w14:paraId="0882A390" w14:textId="77777777" w:rsidR="00D11B4D" w:rsidRDefault="00D11B4D" w:rsidP="00D11B4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11B4D" w:rsidRPr="00895AB9" w14:paraId="494E915C" w14:textId="77777777" w:rsidTr="0035241A">
        <w:trPr>
          <w:trHeight w:val="432"/>
        </w:trPr>
        <w:tc>
          <w:tcPr>
            <w:tcW w:w="10440" w:type="dxa"/>
            <w:gridSpan w:val="2"/>
            <w:shd w:val="clear" w:color="auto" w:fill="FFFFFF"/>
            <w:vAlign w:val="center"/>
          </w:tcPr>
          <w:p w14:paraId="16C97307" w14:textId="77777777" w:rsidR="00D11B4D" w:rsidRPr="00895AB9" w:rsidRDefault="00D11B4D" w:rsidP="0035241A">
            <w:pPr>
              <w:pStyle w:val="NormalArial"/>
              <w:ind w:hanging="2"/>
              <w:jc w:val="center"/>
              <w:rPr>
                <w:b/>
              </w:rPr>
            </w:pPr>
            <w:r>
              <w:rPr>
                <w:b/>
              </w:rPr>
              <w:t>Opinions</w:t>
            </w:r>
          </w:p>
        </w:tc>
      </w:tr>
      <w:tr w:rsidR="00D11B4D" w:rsidRPr="00550B01" w14:paraId="6A7402AD" w14:textId="77777777" w:rsidTr="0035241A">
        <w:trPr>
          <w:trHeight w:val="432"/>
        </w:trPr>
        <w:tc>
          <w:tcPr>
            <w:tcW w:w="2880" w:type="dxa"/>
            <w:shd w:val="clear" w:color="auto" w:fill="FFFFFF"/>
            <w:vAlign w:val="center"/>
          </w:tcPr>
          <w:p w14:paraId="662B4AA4"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25DB55B7" w14:textId="77777777" w:rsidR="00D11B4D" w:rsidRPr="00550B01" w:rsidRDefault="00D11B4D" w:rsidP="0035241A">
            <w:pPr>
              <w:pStyle w:val="NormalArial"/>
              <w:spacing w:before="120" w:after="120"/>
              <w:ind w:hanging="2"/>
            </w:pPr>
            <w:r w:rsidRPr="00550B01">
              <w:t>To be determined</w:t>
            </w:r>
          </w:p>
        </w:tc>
      </w:tr>
      <w:tr w:rsidR="00D11B4D" w:rsidRPr="00F6614D" w14:paraId="1CFADD0D" w14:textId="77777777" w:rsidTr="0035241A">
        <w:trPr>
          <w:trHeight w:val="432"/>
        </w:trPr>
        <w:tc>
          <w:tcPr>
            <w:tcW w:w="2880" w:type="dxa"/>
            <w:shd w:val="clear" w:color="auto" w:fill="FFFFFF"/>
            <w:vAlign w:val="center"/>
          </w:tcPr>
          <w:p w14:paraId="7F97A5B3"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77BCB1B8" w14:textId="77777777" w:rsidR="00D11B4D" w:rsidRPr="00F6614D" w:rsidRDefault="00D11B4D" w:rsidP="0035241A">
            <w:pPr>
              <w:pStyle w:val="NormalArial"/>
              <w:spacing w:before="120" w:after="120"/>
              <w:ind w:hanging="2"/>
              <w:rPr>
                <w:b/>
                <w:bCs/>
              </w:rPr>
            </w:pPr>
            <w:r w:rsidRPr="00550B01">
              <w:t>To be determined</w:t>
            </w:r>
          </w:p>
        </w:tc>
      </w:tr>
      <w:tr w:rsidR="00D11B4D" w:rsidRPr="00F6614D" w14:paraId="0A5ADD9E" w14:textId="77777777" w:rsidTr="0035241A">
        <w:trPr>
          <w:trHeight w:val="432"/>
        </w:trPr>
        <w:tc>
          <w:tcPr>
            <w:tcW w:w="2880" w:type="dxa"/>
            <w:shd w:val="clear" w:color="auto" w:fill="FFFFFF"/>
            <w:vAlign w:val="center"/>
          </w:tcPr>
          <w:p w14:paraId="5EFF0347"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82DA689" w14:textId="77777777" w:rsidR="00D11B4D" w:rsidRPr="00F6614D" w:rsidRDefault="00D11B4D" w:rsidP="0035241A">
            <w:pPr>
              <w:pStyle w:val="NormalArial"/>
              <w:spacing w:before="120" w:after="120"/>
              <w:ind w:hanging="2"/>
              <w:rPr>
                <w:b/>
                <w:bCs/>
              </w:rPr>
            </w:pPr>
            <w:r w:rsidRPr="00550B01">
              <w:t>To be determined</w:t>
            </w:r>
          </w:p>
        </w:tc>
      </w:tr>
      <w:tr w:rsidR="00D11B4D" w:rsidRPr="00F6614D" w14:paraId="48075009" w14:textId="77777777" w:rsidTr="0035241A">
        <w:trPr>
          <w:trHeight w:val="432"/>
        </w:trPr>
        <w:tc>
          <w:tcPr>
            <w:tcW w:w="2880" w:type="dxa"/>
            <w:shd w:val="clear" w:color="auto" w:fill="FFFFFF"/>
            <w:vAlign w:val="center"/>
          </w:tcPr>
          <w:p w14:paraId="5AF4B603" w14:textId="77777777" w:rsidR="00D11B4D" w:rsidRPr="0027027D" w:rsidRDefault="00D11B4D" w:rsidP="0035241A">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8F77318" w14:textId="77777777" w:rsidR="00D11B4D" w:rsidRPr="00F6614D" w:rsidRDefault="00D11B4D" w:rsidP="0035241A">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A06FFA">
            <w:pPr>
              <w:pStyle w:val="NormalArial"/>
            </w:pPr>
            <w:hyperlink r:id="rId20"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3C0EE90"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10FDD89" w:rsidR="009A3772" w:rsidRPr="00D56D61" w:rsidRDefault="0048285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F987F3" w:rsidR="009A3772" w:rsidRPr="00D56D61" w:rsidRDefault="00A06FFA">
            <w:pPr>
              <w:pStyle w:val="NormalArial"/>
            </w:pPr>
            <w:hyperlink r:id="rId21" w:history="1">
              <w:r w:rsidR="00482855" w:rsidRPr="00946A7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BEE01B8" w:rsidR="009A3772" w:rsidRDefault="00482855">
            <w:pPr>
              <w:pStyle w:val="NormalArial"/>
            </w:pPr>
            <w:r>
              <w:t>512-248-6464</w:t>
            </w:r>
          </w:p>
        </w:tc>
      </w:tr>
    </w:tbl>
    <w:p w14:paraId="1F1A9ADA" w14:textId="77777777" w:rsidR="00D11B4D" w:rsidRDefault="00D11B4D" w:rsidP="00D11B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11B4D" w14:paraId="2F18E667" w14:textId="77777777" w:rsidTr="0035241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B3643A" w14:textId="77777777" w:rsidR="00D11B4D" w:rsidRDefault="00D11B4D" w:rsidP="0035241A">
            <w:pPr>
              <w:pStyle w:val="NormalArial"/>
              <w:ind w:hanging="2"/>
              <w:jc w:val="center"/>
              <w:rPr>
                <w:b/>
              </w:rPr>
            </w:pPr>
            <w:r>
              <w:rPr>
                <w:b/>
              </w:rPr>
              <w:t>Comments Received</w:t>
            </w:r>
          </w:p>
        </w:tc>
      </w:tr>
      <w:tr w:rsidR="00D11B4D" w14:paraId="1FA9F26E" w14:textId="77777777" w:rsidTr="003524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BD562" w14:textId="77777777" w:rsidR="00D11B4D" w:rsidRDefault="00D11B4D" w:rsidP="0035241A">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45F3E2" w14:textId="77777777" w:rsidR="00D11B4D" w:rsidRDefault="00D11B4D" w:rsidP="0035241A">
            <w:pPr>
              <w:pStyle w:val="NormalArial"/>
              <w:ind w:hanging="2"/>
              <w:rPr>
                <w:b/>
              </w:rPr>
            </w:pPr>
            <w:r>
              <w:rPr>
                <w:b/>
              </w:rPr>
              <w:t>Comment Summary</w:t>
            </w:r>
          </w:p>
        </w:tc>
      </w:tr>
      <w:tr w:rsidR="00D11B4D" w14:paraId="09862C73" w14:textId="77777777" w:rsidTr="0035241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C62AD2" w14:textId="57356F55" w:rsidR="00D11B4D" w:rsidRPr="0027027D" w:rsidRDefault="00A06FFA" w:rsidP="0035241A">
            <w:pPr>
              <w:spacing w:before="120" w:after="120"/>
              <w:rPr>
                <w:rFonts w:ascii="Arial" w:hAnsi="Arial"/>
              </w:rPr>
            </w:pPr>
            <w:proofErr w:type="spellStart"/>
            <w:r>
              <w:rPr>
                <w:rFonts w:ascii="Arial" w:hAnsi="Arial"/>
              </w:rPr>
              <w:t>Vistra</w:t>
            </w:r>
            <w:proofErr w:type="spellEnd"/>
            <w:r>
              <w:rPr>
                <w:rFonts w:ascii="Arial" w:hAnsi="Arial"/>
              </w:rPr>
              <w:t xml:space="preserve"> 031025</w:t>
            </w:r>
          </w:p>
        </w:tc>
        <w:tc>
          <w:tcPr>
            <w:tcW w:w="7560" w:type="dxa"/>
            <w:tcBorders>
              <w:top w:val="single" w:sz="4" w:space="0" w:color="auto"/>
              <w:left w:val="single" w:sz="4" w:space="0" w:color="auto"/>
              <w:bottom w:val="single" w:sz="4" w:space="0" w:color="auto"/>
              <w:right w:val="single" w:sz="4" w:space="0" w:color="auto"/>
            </w:tcBorders>
            <w:vAlign w:val="center"/>
          </w:tcPr>
          <w:p w14:paraId="2E65915B" w14:textId="49799317" w:rsidR="00D11B4D" w:rsidRPr="0027027D" w:rsidRDefault="00A06FFA" w:rsidP="0035241A">
            <w:pPr>
              <w:spacing w:before="120" w:after="120"/>
              <w:rPr>
                <w:rFonts w:ascii="Arial" w:hAnsi="Arial"/>
              </w:rPr>
            </w:pPr>
            <w:r>
              <w:rPr>
                <w:rFonts w:ascii="Arial" w:hAnsi="Arial"/>
              </w:rPr>
              <w:t>Expressed concerns with NPRR1275 as submitted, requested “curtailment” be more narrowly defined, and suggested bifurcating the procurement and pricing of FFSS for onsite and offsite storage</w:t>
            </w:r>
          </w:p>
        </w:tc>
      </w:tr>
    </w:tbl>
    <w:p w14:paraId="7B63E9D3" w14:textId="77777777" w:rsidR="00D11B4D" w:rsidRDefault="00D11B4D" w:rsidP="00D11B4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11B4D" w14:paraId="173C6410" w14:textId="77777777" w:rsidTr="0035241A">
        <w:trPr>
          <w:trHeight w:val="350"/>
        </w:trPr>
        <w:tc>
          <w:tcPr>
            <w:tcW w:w="10440" w:type="dxa"/>
            <w:tcBorders>
              <w:bottom w:val="single" w:sz="4" w:space="0" w:color="auto"/>
            </w:tcBorders>
            <w:shd w:val="clear" w:color="auto" w:fill="FFFFFF"/>
            <w:vAlign w:val="center"/>
          </w:tcPr>
          <w:p w14:paraId="430E50BE" w14:textId="77777777" w:rsidR="00D11B4D" w:rsidRDefault="00D11B4D" w:rsidP="0035241A">
            <w:pPr>
              <w:pStyle w:val="Header"/>
              <w:jc w:val="center"/>
            </w:pPr>
            <w:r>
              <w:t>Market Rules Notes</w:t>
            </w:r>
          </w:p>
        </w:tc>
      </w:tr>
    </w:tbl>
    <w:p w14:paraId="4EE7F198" w14:textId="32A773D8" w:rsidR="00482855" w:rsidRPr="008C2921" w:rsidRDefault="00D11B4D" w:rsidP="00D11B4D">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8A26E0F" w14:textId="77777777" w:rsidR="00E86BB9" w:rsidRDefault="00E86BB9" w:rsidP="00E86BB9">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F71870C" w14:textId="77777777" w:rsidR="00E86BB9" w:rsidRPr="00DF6D6B" w:rsidRDefault="00E86BB9" w:rsidP="00E86BB9">
      <w:pPr>
        <w:spacing w:before="240" w:after="240"/>
      </w:pPr>
      <w:r w:rsidRPr="00DF6D6B">
        <w:rPr>
          <w:b/>
        </w:rPr>
        <w:t>Firm Fuel Supply Service (FFSS) Qualifying Pipeline</w:t>
      </w:r>
      <w:r w:rsidRPr="00DF6D6B">
        <w:t xml:space="preserve"> </w:t>
      </w:r>
    </w:p>
    <w:p w14:paraId="2156C14F" w14:textId="7D2E42B1" w:rsidR="00E86BB9" w:rsidRPr="00DF6D6B" w:rsidRDefault="00E86BB9" w:rsidP="00E86BB9">
      <w:pPr>
        <w:spacing w:after="240"/>
      </w:pPr>
      <w:r w:rsidRPr="00DF6D6B">
        <w:t>A pipeline that is</w:t>
      </w:r>
      <w:ins w:id="5" w:author="ERCOT" w:date="2025-02-12T16:19:00Z">
        <w:r w:rsidRPr="00E86BB9">
          <w:t xml:space="preserve"> </w:t>
        </w:r>
        <w:r>
          <w:t>a critical natural gas facility, as defined in subsection (c)(2) of 16 Tex. Admin. Code § 25.52, and</w:t>
        </w:r>
      </w:ins>
      <w:r w:rsidRPr="00DF6D6B">
        <w:t>:</w:t>
      </w:r>
    </w:p>
    <w:p w14:paraId="73EE641F" w14:textId="77777777" w:rsidR="00E86BB9" w:rsidRDefault="00E86BB9" w:rsidP="00E86BB9">
      <w:pPr>
        <w:spacing w:after="240"/>
        <w:ind w:left="720" w:hanging="720"/>
        <w:rPr>
          <w:ins w:id="6" w:author="ERCOT" w:date="2025-02-12T16:19:00Z"/>
        </w:rPr>
      </w:pPr>
      <w:r w:rsidRPr="00DF6D6B">
        <w:t>(a)</w:t>
      </w:r>
      <w:r w:rsidRPr="00DF6D6B">
        <w:tab/>
        <w:t xml:space="preserve">A natural gas pipeline subject to the jurisdiction of the Federal Energy Regulatory Commission (FERC) under the Natural Gas Act (15 U.S.C. </w:t>
      </w:r>
      <w:r>
        <w:t>§</w:t>
      </w:r>
      <w:r w:rsidRPr="00DF6D6B">
        <w:t xml:space="preserve"> 717 </w:t>
      </w:r>
      <w:r w:rsidRPr="00DF6D6B">
        <w:rPr>
          <w:i/>
        </w:rPr>
        <w:t>et seq</w:t>
      </w:r>
      <w:r w:rsidRPr="00DF6D6B">
        <w:t>.)</w:t>
      </w:r>
      <w:ins w:id="7" w:author="ERCOT" w:date="2025-02-12T16:19:00Z">
        <w:r>
          <w:t>;</w:t>
        </w:r>
      </w:ins>
      <w:del w:id="8" w:author="ERCOT" w:date="2025-02-12T16:19:00Z">
        <w:r w:rsidDel="00E86BB9">
          <w:delText>,</w:delText>
        </w:r>
      </w:del>
      <w:r>
        <w:t xml:space="preserve"> </w:t>
      </w:r>
    </w:p>
    <w:p w14:paraId="2632C642" w14:textId="77777777" w:rsidR="00E86BB9" w:rsidRDefault="00E86BB9" w:rsidP="00E86BB9">
      <w:pPr>
        <w:spacing w:after="240"/>
        <w:ind w:left="720" w:hanging="720"/>
        <w:rPr>
          <w:ins w:id="9" w:author="ERCOT" w:date="2025-02-12T16:19:00Z"/>
        </w:rPr>
      </w:pPr>
      <w:ins w:id="10" w:author="ERCOT" w:date="2025-02-12T16:19:00Z">
        <w:r>
          <w:t>(b)</w:t>
        </w:r>
        <w:r>
          <w:tab/>
        </w:r>
      </w:ins>
      <w:del w:id="11" w:author="ERCOT" w:date="2025-02-12T16:19:00Z">
        <w:r w:rsidDel="00E86BB9">
          <w:delText>a</w:delText>
        </w:r>
      </w:del>
      <w:ins w:id="12" w:author="ERCOT" w:date="2025-02-12T16:19:00Z">
        <w:r>
          <w:t>A</w:t>
        </w:r>
      </w:ins>
      <w:r w:rsidRPr="00DF6D6B">
        <w:t>n intrastate natural gas pipeline that is not</w:t>
      </w:r>
      <w:r>
        <w:t xml:space="preserve"> operated by</w:t>
      </w:r>
      <w:r w:rsidRPr="00DF6D6B">
        <w:t xml:space="preserve"> a “gas utility” under Title 3</w:t>
      </w:r>
      <w:r>
        <w:t>, Gas Regulation,</w:t>
      </w:r>
      <w:r w:rsidRPr="00DF6D6B">
        <w:t xml:space="preserve"> of the Texas Utilities Code</w:t>
      </w:r>
      <w:ins w:id="13" w:author="ERCOT" w:date="2025-02-12T16:19:00Z">
        <w:r>
          <w:t>;</w:t>
        </w:r>
      </w:ins>
      <w:del w:id="14" w:author="ERCOT" w:date="2025-02-12T16:19:00Z">
        <w:r w:rsidDel="00E86BB9">
          <w:delText>,</w:delText>
        </w:r>
      </w:del>
      <w:r w:rsidRPr="00DF6D6B">
        <w:t xml:space="preserve"> or</w:t>
      </w:r>
      <w:r>
        <w:t xml:space="preserve"> </w:t>
      </w:r>
    </w:p>
    <w:p w14:paraId="1842C766" w14:textId="1293AAEA" w:rsidR="00E86BB9" w:rsidRPr="00DF6D6B" w:rsidRDefault="00E86BB9" w:rsidP="00E86BB9">
      <w:pPr>
        <w:spacing w:after="240"/>
        <w:ind w:left="720" w:hanging="720"/>
      </w:pPr>
      <w:ins w:id="15" w:author="ERCOT" w:date="2025-02-12T16:19:00Z">
        <w:r>
          <w:t>(c)</w:t>
        </w:r>
        <w:r>
          <w:tab/>
          <w:t>A</w:t>
        </w:r>
      </w:ins>
      <w:del w:id="16" w:author="ERCOT" w:date="2025-02-12T16:19:00Z">
        <w:r w:rsidDel="00E86BB9">
          <w:delText>a</w:delText>
        </w:r>
      </w:del>
      <w:r w:rsidRPr="00DF6D6B">
        <w:t>n intrastate pipeline that is owned or operated by a “gas utility” under Title 3 of the Texas Utilities Code that</w:t>
      </w:r>
      <w:ins w:id="17" w:author="ERCOT" w:date="2025-02-12T16:20:00Z">
        <w:r>
          <w:t>:</w:t>
        </w:r>
      </w:ins>
      <w:del w:id="18" w:author="ERCOT" w:date="2025-02-12T16:20:00Z">
        <w:r w:rsidRPr="00A3012A" w:rsidDel="00E86BB9">
          <w:delText xml:space="preserve"> </w:delText>
        </w:r>
        <w:r w:rsidRPr="000F2229" w:rsidDel="00E86BB9">
          <w:delText xml:space="preserve">has certified to the Generation Entity that it does not have any contracts </w:delText>
        </w:r>
        <w:r w:rsidDel="00E86BB9">
          <w:delText xml:space="preserve">for firm service on such pipeline </w:delText>
        </w:r>
        <w:r w:rsidRPr="000F2229" w:rsidDel="00E86BB9">
          <w:delText>with human needs customers or local distribution systems that serve human needs customers</w:delText>
        </w:r>
        <w:r w:rsidRPr="00DF6D6B" w:rsidDel="00E86BB9">
          <w:delText>; and</w:delText>
        </w:r>
      </w:del>
      <w:r w:rsidRPr="00DF6D6B">
        <w:t xml:space="preserve"> </w:t>
      </w:r>
    </w:p>
    <w:p w14:paraId="3E894BFB" w14:textId="7E41E55E" w:rsidR="00E86BB9" w:rsidRDefault="00E86BB9" w:rsidP="00E86BB9">
      <w:pPr>
        <w:spacing w:after="240"/>
        <w:ind w:left="1440" w:hanging="720"/>
        <w:rPr>
          <w:ins w:id="19" w:author="ERCOT" w:date="2025-02-12T16:21:00Z"/>
        </w:rPr>
      </w:pPr>
      <w:ins w:id="20" w:author="ERCOT" w:date="2025-02-12T16:21:00Z">
        <w:r>
          <w:t>(i)</w:t>
        </w:r>
        <w:r>
          <w:tab/>
          <w:t>Provides only transmission service, in accordance with its gas utility tariff;</w:t>
        </w:r>
      </w:ins>
    </w:p>
    <w:p w14:paraId="2A6BEBDF" w14:textId="087A5A67" w:rsidR="00E86BB9" w:rsidRDefault="00E86BB9" w:rsidP="00E86BB9">
      <w:pPr>
        <w:spacing w:after="240"/>
        <w:ind w:left="1440" w:hanging="720"/>
        <w:rPr>
          <w:ins w:id="21" w:author="ERCOT" w:date="2025-02-12T16:22:00Z"/>
        </w:rPr>
      </w:pPr>
      <w:ins w:id="22" w:author="ERCOT" w:date="2025-02-12T16:22:00Z">
        <w:r>
          <w:lastRenderedPageBreak/>
          <w:t>(ii)</w:t>
        </w:r>
        <w:r>
          <w:tab/>
        </w:r>
        <w:r w:rsidRPr="00E86BB9">
          <w:t>Certifies to the Generation Entity that if it reduces firm deliveries to customers pursuant to 16 Tex. Admin. Code § 7.455(a)(3) it will have sufficient operational capacity, including sufficient pipeline pressure, to provide Firm Service for the volume of gas required by the Generation Resource’s Firm Transportation Agreement on the transportation path between the storage facility and a Generation Resource to provide continuous service in the event of a curtailment; and</w:t>
        </w:r>
      </w:ins>
    </w:p>
    <w:p w14:paraId="13A1CBA7" w14:textId="61374C85" w:rsidR="00E86BB9" w:rsidRDefault="00E86BB9" w:rsidP="00E86BB9">
      <w:pPr>
        <w:spacing w:after="240"/>
        <w:ind w:left="1440" w:hanging="720"/>
        <w:rPr>
          <w:ins w:id="23" w:author="ERCOT" w:date="2025-02-12T16:21:00Z"/>
        </w:rPr>
      </w:pPr>
      <w:ins w:id="24" w:author="ERCOT" w:date="2025-02-12T16:22:00Z">
        <w:r>
          <w:t>(iii)</w:t>
        </w:r>
        <w:r>
          <w:tab/>
        </w:r>
        <w:r w:rsidRPr="00E86BB9">
          <w:t>Certifies to the Generation Entity that it has not curtailed deliveries of gas, pursuant to 16 Tex. Admin. Code § 7.455 or any applicable predecessor rule or order, to a Generation Resource that was subject to a firm transportation agreement during a curtailment event that occurred at any time since January 1, 2021.</w:t>
        </w:r>
      </w:ins>
    </w:p>
    <w:p w14:paraId="54E84369" w14:textId="7CD97C7A" w:rsidR="00E86BB9" w:rsidDel="00E86BB9" w:rsidRDefault="00E86BB9" w:rsidP="00E86BB9">
      <w:pPr>
        <w:spacing w:after="240"/>
        <w:ind w:left="720" w:hanging="720"/>
        <w:rPr>
          <w:del w:id="25" w:author="ERCOT" w:date="2025-02-12T16:20:00Z"/>
        </w:rPr>
      </w:pPr>
      <w:del w:id="26" w:author="ERCOT" w:date="2025-02-12T16:20:00Z">
        <w:r w:rsidRPr="000F2229" w:rsidDel="00E86BB9">
          <w:delText>(b)</w:delText>
        </w:r>
        <w:r w:rsidDel="00E86BB9">
          <w:tab/>
          <w:delText>A</w:delText>
        </w:r>
        <w:r w:rsidRPr="000F2229" w:rsidDel="00E86BB9">
          <w:delText xml:space="preserve"> critical natural gas facility, as defined in </w:delText>
        </w:r>
        <w:r w:rsidDel="00E86BB9">
          <w:delText xml:space="preserve">subsection (c)(2) of </w:delText>
        </w:r>
        <w:r w:rsidDel="00E86BB9">
          <w:rPr>
            <w:color w:val="000000"/>
          </w:rPr>
          <w:delText>P.U.C. S</w:delText>
        </w:r>
        <w:r w:rsidDel="00E86BB9">
          <w:rPr>
            <w:color w:val="000000"/>
            <w:sz w:val="20"/>
          </w:rPr>
          <w:delText>UBST</w:delText>
        </w:r>
        <w:r w:rsidDel="00E86BB9">
          <w:rPr>
            <w:color w:val="000000"/>
          </w:rPr>
          <w:delText>. R.</w:delText>
        </w:r>
        <w:r w:rsidRPr="000F2229" w:rsidDel="00E86BB9">
          <w:delText xml:space="preserve"> 25.52</w:delText>
        </w:r>
        <w:r w:rsidDel="00E86BB9">
          <w:delText xml:space="preserve">, </w:delText>
        </w:r>
        <w:r w:rsidRPr="00C01816" w:rsidDel="00E86BB9">
          <w:delText>Reliability and Continuity of Service</w:delText>
        </w:r>
        <w:r w:rsidRPr="000F2229" w:rsidDel="00E86BB9">
          <w:delText>.</w:delText>
        </w:r>
      </w:del>
    </w:p>
    <w:p w14:paraId="6D6EE530" w14:textId="77777777" w:rsidR="00E86BB9" w:rsidRPr="00DF6D6B" w:rsidRDefault="00E86BB9" w:rsidP="00E86BB9">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sectPr w:rsidR="00E86BB9" w:rsidRPr="00DF6D6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F89383E" w:rsidR="00D176CF" w:rsidRDefault="003344CD">
    <w:pPr>
      <w:pStyle w:val="Footer"/>
      <w:tabs>
        <w:tab w:val="clear" w:pos="4320"/>
        <w:tab w:val="clear" w:pos="8640"/>
        <w:tab w:val="right" w:pos="9360"/>
      </w:tabs>
      <w:rPr>
        <w:rFonts w:ascii="Arial" w:hAnsi="Arial" w:cs="Arial"/>
        <w:sz w:val="18"/>
      </w:rPr>
    </w:pPr>
    <w:r>
      <w:rPr>
        <w:rFonts w:ascii="Arial" w:hAnsi="Arial" w:cs="Arial"/>
        <w:sz w:val="18"/>
      </w:rPr>
      <w:t>1275</w:t>
    </w:r>
    <w:r w:rsidR="00D176CF">
      <w:rPr>
        <w:rFonts w:ascii="Arial" w:hAnsi="Arial" w:cs="Arial"/>
        <w:sz w:val="18"/>
      </w:rPr>
      <w:t>NPRR</w:t>
    </w:r>
    <w:r w:rsidR="008C2921">
      <w:rPr>
        <w:rFonts w:ascii="Arial" w:hAnsi="Arial" w:cs="Arial"/>
        <w:sz w:val="18"/>
      </w:rPr>
      <w:t>-0</w:t>
    </w:r>
    <w:r w:rsidR="00CF1A85">
      <w:rPr>
        <w:rFonts w:ascii="Arial" w:hAnsi="Arial" w:cs="Arial"/>
        <w:sz w:val="18"/>
      </w:rPr>
      <w:t xml:space="preserve">5 PRS Report </w:t>
    </w:r>
    <w:r w:rsidR="002744A4">
      <w:rPr>
        <w:rFonts w:ascii="Arial" w:hAnsi="Arial" w:cs="Arial"/>
        <w:sz w:val="18"/>
      </w:rPr>
      <w:t>0</w:t>
    </w:r>
    <w:r w:rsidR="00CF1A85">
      <w:rPr>
        <w:rFonts w:ascii="Arial" w:hAnsi="Arial" w:cs="Arial"/>
        <w:sz w:val="18"/>
      </w:rPr>
      <w:t>312</w:t>
    </w:r>
    <w:r w:rsidR="00657C61">
      <w:rPr>
        <w:rFonts w:ascii="Arial" w:hAnsi="Arial" w:cs="Arial"/>
        <w:sz w:val="18"/>
      </w:rPr>
      <w:t>2</w:t>
    </w:r>
    <w:r w:rsidR="002744A4">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26662E" w:rsidR="00D176CF" w:rsidRDefault="00CF1A8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0D61B7"/>
    <w:multiLevelType w:val="hybridMultilevel"/>
    <w:tmpl w:val="FEF0EB82"/>
    <w:lvl w:ilvl="0" w:tplc="BED6C96E">
      <w:start w:val="1"/>
      <w:numFmt w:val="lowerLetter"/>
      <w:lvlText w:val="(%1)"/>
      <w:lvlJc w:val="left"/>
      <w:pPr>
        <w:ind w:left="1080" w:hanging="720"/>
      </w:pPr>
      <w:rPr>
        <w:rFonts w:hint="default"/>
      </w:rPr>
    </w:lvl>
    <w:lvl w:ilvl="1" w:tplc="36221C9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2050251956">
    <w:abstractNumId w:val="6"/>
  </w:num>
  <w:num w:numId="22" w16cid:durableId="174051713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BBA"/>
    <w:rsid w:val="00006711"/>
    <w:rsid w:val="00027679"/>
    <w:rsid w:val="00056434"/>
    <w:rsid w:val="00060A5A"/>
    <w:rsid w:val="00064B44"/>
    <w:rsid w:val="00067FE2"/>
    <w:rsid w:val="0007682E"/>
    <w:rsid w:val="00091474"/>
    <w:rsid w:val="000A27F1"/>
    <w:rsid w:val="000D1AEB"/>
    <w:rsid w:val="000D3E64"/>
    <w:rsid w:val="000F13C5"/>
    <w:rsid w:val="00101693"/>
    <w:rsid w:val="00105A36"/>
    <w:rsid w:val="001313B4"/>
    <w:rsid w:val="0014546D"/>
    <w:rsid w:val="001500D9"/>
    <w:rsid w:val="00156DB7"/>
    <w:rsid w:val="00157228"/>
    <w:rsid w:val="00160C3C"/>
    <w:rsid w:val="00161058"/>
    <w:rsid w:val="00176375"/>
    <w:rsid w:val="0017783C"/>
    <w:rsid w:val="0019314C"/>
    <w:rsid w:val="001A39A2"/>
    <w:rsid w:val="001F38F0"/>
    <w:rsid w:val="00212131"/>
    <w:rsid w:val="00237430"/>
    <w:rsid w:val="0026307D"/>
    <w:rsid w:val="002744A4"/>
    <w:rsid w:val="00276A99"/>
    <w:rsid w:val="00286AD9"/>
    <w:rsid w:val="002966F3"/>
    <w:rsid w:val="002A03A5"/>
    <w:rsid w:val="002A063D"/>
    <w:rsid w:val="002B292D"/>
    <w:rsid w:val="002B69F3"/>
    <w:rsid w:val="002B763A"/>
    <w:rsid w:val="002C2FC1"/>
    <w:rsid w:val="002C4164"/>
    <w:rsid w:val="002D382A"/>
    <w:rsid w:val="002F1EDD"/>
    <w:rsid w:val="003013F2"/>
    <w:rsid w:val="0030232A"/>
    <w:rsid w:val="0030694A"/>
    <w:rsid w:val="003069F4"/>
    <w:rsid w:val="00312E9C"/>
    <w:rsid w:val="003344CD"/>
    <w:rsid w:val="00360920"/>
    <w:rsid w:val="0036295A"/>
    <w:rsid w:val="00384709"/>
    <w:rsid w:val="00386C35"/>
    <w:rsid w:val="003A3D77"/>
    <w:rsid w:val="003B5AED"/>
    <w:rsid w:val="003C6B7B"/>
    <w:rsid w:val="004135BD"/>
    <w:rsid w:val="004302A4"/>
    <w:rsid w:val="004463BA"/>
    <w:rsid w:val="004467B5"/>
    <w:rsid w:val="004822D4"/>
    <w:rsid w:val="00482855"/>
    <w:rsid w:val="0049290B"/>
    <w:rsid w:val="004A4451"/>
    <w:rsid w:val="004B6ED4"/>
    <w:rsid w:val="004D3958"/>
    <w:rsid w:val="004E2F67"/>
    <w:rsid w:val="005008DF"/>
    <w:rsid w:val="005045D0"/>
    <w:rsid w:val="00513D20"/>
    <w:rsid w:val="00534C6C"/>
    <w:rsid w:val="00555554"/>
    <w:rsid w:val="005711C0"/>
    <w:rsid w:val="0057121E"/>
    <w:rsid w:val="005841C0"/>
    <w:rsid w:val="0059260F"/>
    <w:rsid w:val="005A4586"/>
    <w:rsid w:val="005D3F8D"/>
    <w:rsid w:val="005E5074"/>
    <w:rsid w:val="005F02FB"/>
    <w:rsid w:val="00612E4F"/>
    <w:rsid w:val="00613501"/>
    <w:rsid w:val="00615D5E"/>
    <w:rsid w:val="00622E99"/>
    <w:rsid w:val="00625E5D"/>
    <w:rsid w:val="00657C61"/>
    <w:rsid w:val="0066370F"/>
    <w:rsid w:val="006A0784"/>
    <w:rsid w:val="006A697B"/>
    <w:rsid w:val="006B452E"/>
    <w:rsid w:val="006B4DDE"/>
    <w:rsid w:val="006E4597"/>
    <w:rsid w:val="006F1F97"/>
    <w:rsid w:val="00743968"/>
    <w:rsid w:val="00785415"/>
    <w:rsid w:val="00786294"/>
    <w:rsid w:val="00791CB9"/>
    <w:rsid w:val="00793130"/>
    <w:rsid w:val="00797DEE"/>
    <w:rsid w:val="007A1BE1"/>
    <w:rsid w:val="007B3233"/>
    <w:rsid w:val="007B5A42"/>
    <w:rsid w:val="007C199B"/>
    <w:rsid w:val="007C7A0A"/>
    <w:rsid w:val="007D3073"/>
    <w:rsid w:val="007D64B9"/>
    <w:rsid w:val="007D72D4"/>
    <w:rsid w:val="007E0452"/>
    <w:rsid w:val="008070C0"/>
    <w:rsid w:val="00811C12"/>
    <w:rsid w:val="008272F8"/>
    <w:rsid w:val="0083019B"/>
    <w:rsid w:val="00834EB7"/>
    <w:rsid w:val="00845778"/>
    <w:rsid w:val="00887E28"/>
    <w:rsid w:val="00896DEA"/>
    <w:rsid w:val="008A7873"/>
    <w:rsid w:val="008C2921"/>
    <w:rsid w:val="008D5C3A"/>
    <w:rsid w:val="008E2870"/>
    <w:rsid w:val="008E6DA2"/>
    <w:rsid w:val="008F442F"/>
    <w:rsid w:val="008F6DD5"/>
    <w:rsid w:val="00907B1E"/>
    <w:rsid w:val="00943AFD"/>
    <w:rsid w:val="00963A51"/>
    <w:rsid w:val="00983B6E"/>
    <w:rsid w:val="009936F8"/>
    <w:rsid w:val="009A3772"/>
    <w:rsid w:val="009D17F0"/>
    <w:rsid w:val="009F0680"/>
    <w:rsid w:val="00A06FFA"/>
    <w:rsid w:val="00A42796"/>
    <w:rsid w:val="00A5311D"/>
    <w:rsid w:val="00AA375E"/>
    <w:rsid w:val="00AD3B58"/>
    <w:rsid w:val="00AE734F"/>
    <w:rsid w:val="00AF56C6"/>
    <w:rsid w:val="00AF7CB2"/>
    <w:rsid w:val="00B032E8"/>
    <w:rsid w:val="00B366D2"/>
    <w:rsid w:val="00B53A2D"/>
    <w:rsid w:val="00B57F96"/>
    <w:rsid w:val="00B67892"/>
    <w:rsid w:val="00BA4D33"/>
    <w:rsid w:val="00BB7163"/>
    <w:rsid w:val="00BC2D06"/>
    <w:rsid w:val="00BE79BA"/>
    <w:rsid w:val="00C744EB"/>
    <w:rsid w:val="00C90702"/>
    <w:rsid w:val="00C917FF"/>
    <w:rsid w:val="00C9766A"/>
    <w:rsid w:val="00CC4F39"/>
    <w:rsid w:val="00CD544C"/>
    <w:rsid w:val="00CF1A85"/>
    <w:rsid w:val="00CF4256"/>
    <w:rsid w:val="00D04FE8"/>
    <w:rsid w:val="00D11B4D"/>
    <w:rsid w:val="00D176CF"/>
    <w:rsid w:val="00D17AD5"/>
    <w:rsid w:val="00D271E3"/>
    <w:rsid w:val="00D47A80"/>
    <w:rsid w:val="00D54239"/>
    <w:rsid w:val="00D54315"/>
    <w:rsid w:val="00D60284"/>
    <w:rsid w:val="00D64F44"/>
    <w:rsid w:val="00D813D0"/>
    <w:rsid w:val="00D85807"/>
    <w:rsid w:val="00D87349"/>
    <w:rsid w:val="00D91EE9"/>
    <w:rsid w:val="00D95AE1"/>
    <w:rsid w:val="00D9627A"/>
    <w:rsid w:val="00D97220"/>
    <w:rsid w:val="00E04A28"/>
    <w:rsid w:val="00E10C0F"/>
    <w:rsid w:val="00E14D47"/>
    <w:rsid w:val="00E1641C"/>
    <w:rsid w:val="00E26708"/>
    <w:rsid w:val="00E27B90"/>
    <w:rsid w:val="00E34958"/>
    <w:rsid w:val="00E37AB0"/>
    <w:rsid w:val="00E71C39"/>
    <w:rsid w:val="00E86BB9"/>
    <w:rsid w:val="00EA56E6"/>
    <w:rsid w:val="00EA694D"/>
    <w:rsid w:val="00EB29FC"/>
    <w:rsid w:val="00EC0081"/>
    <w:rsid w:val="00EC335F"/>
    <w:rsid w:val="00EC48FB"/>
    <w:rsid w:val="00ED3965"/>
    <w:rsid w:val="00ED64AA"/>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6312"/>
    <w:rsid w:val="00FD0A4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 w:type="paragraph" w:styleId="ListParagraph">
    <w:name w:val="List Paragraph"/>
    <w:basedOn w:val="Normal"/>
    <w:uiPriority w:val="34"/>
    <w:qFormat/>
    <w:rsid w:val="00E04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808</Words>
  <Characters>5610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6406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2025-03-13T15:52:00Z</dcterms:created>
  <dcterms:modified xsi:type="dcterms:W3CDTF">2025-03-13T16:11:00Z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